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3FC" w:rsidRPr="00BB3BD9" w:rsidRDefault="004857D8" w:rsidP="00BB3BD9">
      <w:pPr>
        <w:spacing w:after="0" w:line="240" w:lineRule="auto"/>
        <w:rPr>
          <w:rFonts w:ascii="Goudy Stout" w:hAnsi="Goudy Stout"/>
          <w:sz w:val="28"/>
          <w:szCs w:val="28"/>
          <w:rPrChange w:id="0" w:author="Joan Stevens" w:date="2014-02-16T10:32:00Z">
            <w:rPr>
              <w:rFonts w:ascii="Goudy Stout" w:hAnsi="Goudy Stout"/>
            </w:rPr>
          </w:rPrChange>
        </w:rPr>
      </w:pPr>
      <w:bookmarkStart w:id="1" w:name="_GoBack"/>
      <w:bookmarkEnd w:id="1"/>
      <w:r w:rsidRPr="00BB3BD9">
        <w:rPr>
          <w:rFonts w:ascii="Goudy Stout" w:hAnsi="Goudy Stout"/>
          <w:sz w:val="28"/>
          <w:szCs w:val="28"/>
          <w:rPrChange w:id="2" w:author="Joan Stevens" w:date="2014-02-16T10:32:00Z">
            <w:rPr>
              <w:rFonts w:ascii="Goudy Stout" w:hAnsi="Goudy Stout"/>
            </w:rPr>
          </w:rPrChange>
        </w:rPr>
        <w:t>Steve Burns</w:t>
      </w:r>
      <w:r w:rsidR="00366EA8" w:rsidRPr="00BB3BD9">
        <w:rPr>
          <w:rFonts w:ascii="Goudy Stout" w:hAnsi="Goudy Stout"/>
          <w:sz w:val="28"/>
          <w:szCs w:val="28"/>
          <w:rPrChange w:id="3" w:author="Joan Stevens" w:date="2014-02-16T10:32:00Z">
            <w:rPr>
              <w:rFonts w:ascii="Goudy Stout" w:hAnsi="Goudy Stout"/>
            </w:rPr>
          </w:rPrChange>
        </w:rPr>
        <w:tab/>
      </w:r>
      <w:r w:rsidR="00366EA8" w:rsidRPr="00BB3BD9">
        <w:rPr>
          <w:rFonts w:ascii="Goudy Stout" w:hAnsi="Goudy Stout"/>
          <w:sz w:val="28"/>
          <w:szCs w:val="28"/>
          <w:rPrChange w:id="4" w:author="Joan Stevens" w:date="2014-02-16T10:32:00Z">
            <w:rPr>
              <w:rFonts w:ascii="Goudy Stout" w:hAnsi="Goudy Stout"/>
            </w:rPr>
          </w:rPrChange>
        </w:rPr>
        <w:tab/>
        <w:t>Permaculture Practitioner</w:t>
      </w:r>
    </w:p>
    <w:p w:rsidR="004857D8" w:rsidRDefault="00533297" w:rsidP="00533297">
      <w:pPr>
        <w:spacing w:after="0" w:line="240" w:lineRule="auto"/>
        <w:ind w:left="2880" w:firstLine="720"/>
        <w:rPr>
          <w:ins w:id="5" w:author="Joan Stevens" w:date="2014-02-16T10:32:00Z"/>
        </w:rPr>
      </w:pPr>
      <w:r>
        <w:t>Chestnut Farm</w:t>
      </w:r>
      <w:r>
        <w:tab/>
      </w:r>
      <w:r w:rsidR="004857D8">
        <w:tab/>
        <w:t>PO Box 3</w:t>
      </w:r>
      <w:r>
        <w:t>18, Ballart Vic 3353 Australia</w:t>
      </w:r>
      <w:r>
        <w:tab/>
      </w:r>
      <w:r w:rsidR="004857D8">
        <w:tab/>
        <w:t>chestnutfarmpc@gmail.com</w:t>
      </w:r>
      <w:r w:rsidR="00D85F1C">
        <w:tab/>
        <w:t>Skype</w:t>
      </w:r>
      <w:proofErr w:type="gramStart"/>
      <w:r w:rsidR="00D85F1C">
        <w:t>:steveburns888</w:t>
      </w:r>
      <w:proofErr w:type="gramEnd"/>
      <w:r w:rsidR="00D85F1C">
        <w:tab/>
        <w:t>(61) 409 551 539</w:t>
      </w:r>
    </w:p>
    <w:p w:rsidR="00BB3BD9" w:rsidRDefault="00BB3BD9" w:rsidP="00BB3BD9">
      <w:pPr>
        <w:tabs>
          <w:tab w:val="left" w:pos="1530"/>
          <w:tab w:val="left" w:pos="3240"/>
        </w:tabs>
        <w:spacing w:after="0" w:line="240" w:lineRule="auto"/>
        <w:ind w:left="1440"/>
        <w:rPr>
          <w:ins w:id="6" w:author="Joan Stevens" w:date="2014-02-16T10:32:00Z"/>
        </w:rPr>
      </w:pPr>
      <w:ins w:id="7" w:author="Joan Stevens" w:date="2014-02-16T10:32:00Z">
        <w:r>
          <w:t xml:space="preserve">I love the pics but it’s not standard in a resume.  Maybe choose one pic? The one of you and David – put at the end? Or depends on the audience.  The pics work well for introducing yourself as a speaker or in a media packet but not for academia or business.  Also I’m not a fan of the </w:t>
        </w:r>
        <w:proofErr w:type="spellStart"/>
        <w:r>
          <w:t>centered</w:t>
        </w:r>
        <w:proofErr w:type="spellEnd"/>
        <w:r>
          <w:t xml:space="preserve"> column with your information.  It makes it hard to identify clearly where each line begins.  I’d keep titles </w:t>
        </w:r>
        <w:proofErr w:type="spellStart"/>
        <w:r>
          <w:t>centered</w:t>
        </w:r>
        <w:proofErr w:type="spellEnd"/>
        <w:r>
          <w:t xml:space="preserve"> if you like that but put the content underneath left justified.</w:t>
        </w:r>
      </w:ins>
      <w:ins w:id="8" w:author="Joan Stevens" w:date="2014-02-16T10:40:00Z">
        <w:r>
          <w:t xml:space="preserve"> I tried to remove the photos just to send it back to you with the edits I’m suggesting done but couldn’t fix the formatting so I’ll let you play with that (or not </w:t>
        </w:r>
      </w:ins>
      <w:ins w:id="9" w:author="Joan Stevens" w:date="2014-02-16T10:41:00Z">
        <w:r>
          <w:sym w:font="Wingdings" w:char="F04A"/>
        </w:r>
      </w:ins>
    </w:p>
    <w:p w:rsidR="00BB3BD9" w:rsidRDefault="00BB3BD9" w:rsidP="00533297">
      <w:pPr>
        <w:spacing w:after="0" w:line="240" w:lineRule="auto"/>
        <w:ind w:left="2880" w:firstLine="720"/>
      </w:pPr>
    </w:p>
    <w:p w:rsidR="004857D8" w:rsidRDefault="004857D8" w:rsidP="00533297">
      <w:pPr>
        <w:spacing w:after="0" w:line="240" w:lineRule="auto"/>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7606"/>
      </w:tblGrid>
      <w:tr w:rsidR="00554FCB" w:rsidTr="00D85F1C">
        <w:tc>
          <w:tcPr>
            <w:tcW w:w="3410" w:type="dxa"/>
          </w:tcPr>
          <w:p w:rsidR="00554FCB" w:rsidRDefault="00554FCB" w:rsidP="00533297">
            <w:r>
              <w:rPr>
                <w:noProof/>
                <w:lang w:eastAsia="en-AU"/>
              </w:rPr>
              <w:drawing>
                <wp:inline distT="0" distB="0" distL="0" distR="0" wp14:anchorId="429C0E66" wp14:editId="77E131FF">
                  <wp:extent cx="2028315" cy="15144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ve H n Stev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028315" cy="1514475"/>
                          </a:xfrm>
                          <a:prstGeom prst="rect">
                            <a:avLst/>
                          </a:prstGeom>
                        </pic:spPr>
                      </pic:pic>
                    </a:graphicData>
                  </a:graphic>
                </wp:inline>
              </w:drawing>
            </w:r>
          </w:p>
          <w:p w:rsidR="00554FCB" w:rsidRPr="00533297" w:rsidRDefault="00554FCB" w:rsidP="00533297">
            <w:pPr>
              <w:jc w:val="center"/>
              <w:rPr>
                <w:i/>
                <w:sz w:val="18"/>
                <w:szCs w:val="18"/>
              </w:rPr>
            </w:pPr>
            <w:r w:rsidRPr="00533297">
              <w:rPr>
                <w:i/>
                <w:sz w:val="18"/>
                <w:szCs w:val="18"/>
              </w:rPr>
              <w:t>David Holmgren</w:t>
            </w:r>
          </w:p>
          <w:p w:rsidR="00554FCB" w:rsidRDefault="00554FCB" w:rsidP="00533297">
            <w:pPr>
              <w:jc w:val="center"/>
            </w:pPr>
            <w:r w:rsidRPr="00533297">
              <w:rPr>
                <w:i/>
                <w:sz w:val="18"/>
                <w:szCs w:val="18"/>
              </w:rPr>
              <w:t>Permaculture co-founder</w:t>
            </w:r>
          </w:p>
        </w:tc>
        <w:tc>
          <w:tcPr>
            <w:tcW w:w="7606" w:type="dxa"/>
          </w:tcPr>
          <w:p w:rsidR="00554FCB" w:rsidRPr="00C93FE4" w:rsidRDefault="00554FCB" w:rsidP="00533297">
            <w:pPr>
              <w:jc w:val="center"/>
              <w:rPr>
                <w:rFonts w:ascii="Goudy Stout" w:hAnsi="Goudy Stout"/>
              </w:rPr>
            </w:pPr>
            <w:r w:rsidRPr="00C93FE4">
              <w:rPr>
                <w:rFonts w:ascii="Goudy Stout" w:hAnsi="Goudy Stout"/>
              </w:rPr>
              <w:t>Professional goals</w:t>
            </w:r>
          </w:p>
          <w:p w:rsidR="00554FCB" w:rsidRDefault="00554FCB">
            <w:pPr>
              <w:pPrChange w:id="10" w:author="Joan Stevens" w:date="2014-02-16T10:33:00Z">
                <w:pPr>
                  <w:spacing w:after="200" w:line="276" w:lineRule="auto"/>
                  <w:jc w:val="center"/>
                </w:pPr>
              </w:pPrChange>
            </w:pPr>
            <w:r>
              <w:t xml:space="preserve">1. Design and build </w:t>
            </w:r>
            <w:del w:id="11" w:author="Joan Stevens" w:date="2014-02-16T10:33:00Z">
              <w:r w:rsidDel="00BB3BD9">
                <w:delText xml:space="preserve">excitingly </w:delText>
              </w:r>
            </w:del>
            <w:r>
              <w:t xml:space="preserve">beautiful edible landscapes that enable people to live healthier, happier and more sustainable lives while impressing friends and neighbours with innovative </w:t>
            </w:r>
            <w:del w:id="12" w:author="Joan Stevens" w:date="2014-02-16T10:33:00Z">
              <w:r w:rsidDel="00BB3BD9">
                <w:delText xml:space="preserve">and fun </w:delText>
              </w:r>
            </w:del>
            <w:r>
              <w:t xml:space="preserve">design. </w:t>
            </w:r>
          </w:p>
          <w:p w:rsidR="00554FCB" w:rsidRDefault="00554FCB">
            <w:pPr>
              <w:pPrChange w:id="13" w:author="Joan Stevens" w:date="2014-02-16T10:33:00Z">
                <w:pPr>
                  <w:spacing w:after="200" w:line="276" w:lineRule="auto"/>
                  <w:jc w:val="center"/>
                </w:pPr>
              </w:pPrChange>
            </w:pPr>
            <w:r>
              <w:t xml:space="preserve">2. Facilitate educational </w:t>
            </w:r>
            <w:del w:id="14" w:author="Joan Stevens" w:date="2014-02-16T10:33:00Z">
              <w:r w:rsidDel="00BB3BD9">
                <w:delText xml:space="preserve">processes </w:delText>
              </w:r>
            </w:del>
            <w:ins w:id="15" w:author="Joan Stevens" w:date="2014-02-16T10:33:00Z">
              <w:r w:rsidR="00BB3BD9">
                <w:t xml:space="preserve">programs </w:t>
              </w:r>
            </w:ins>
            <w:r>
              <w:t xml:space="preserve">that empower participants to become increasingly independent and </w:t>
            </w:r>
            <w:ins w:id="16" w:author="Joan Stevens" w:date="2014-02-16T10:33:00Z">
              <w:r w:rsidR="00BB3BD9">
                <w:t>(</w:t>
              </w:r>
            </w:ins>
            <w:r>
              <w:t>practically resilient</w:t>
            </w:r>
            <w:ins w:id="17" w:author="Joan Stevens" w:date="2014-02-16T10:34:00Z">
              <w:r w:rsidR="00BB3BD9">
                <w:t>) do you mean more practical (having practice? Or more resilient?  I’m not clear</w:t>
              </w:r>
            </w:ins>
            <w:r>
              <w:t xml:space="preserve"> through the study &amp; implementation of permaculture and related skills &amp; ideas</w:t>
            </w:r>
          </w:p>
          <w:p w:rsidR="00554FCB" w:rsidRDefault="00554FCB" w:rsidP="00533297"/>
        </w:tc>
      </w:tr>
      <w:tr w:rsidR="00554FCB" w:rsidTr="00D85F1C">
        <w:tc>
          <w:tcPr>
            <w:tcW w:w="3410" w:type="dxa"/>
          </w:tcPr>
          <w:p w:rsidR="00554FCB" w:rsidRDefault="00554FCB" w:rsidP="00533297">
            <w:r>
              <w:rPr>
                <w:noProof/>
                <w:lang w:eastAsia="en-AU"/>
              </w:rPr>
              <w:drawing>
                <wp:inline distT="0" distB="0" distL="0" distR="0" wp14:anchorId="154806C4" wp14:editId="07383BE3">
                  <wp:extent cx="2700338" cy="2025253"/>
                  <wp:effectExtent l="0" t="5398"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sta n Steve.jpg"/>
                          <pic:cNvPicPr/>
                        </pic:nvPicPr>
                        <pic:blipFill>
                          <a:blip r:embed="rId6">
                            <a:extLst>
                              <a:ext uri="{28A0092B-C50C-407E-A947-70E740481C1C}">
                                <a14:useLocalDpi xmlns:a14="http://schemas.microsoft.com/office/drawing/2010/main" val="0"/>
                              </a:ext>
                            </a:extLst>
                          </a:blip>
                          <a:stretch>
                            <a:fillRect/>
                          </a:stretch>
                        </pic:blipFill>
                        <pic:spPr>
                          <a:xfrm rot="5400000">
                            <a:off x="0" y="0"/>
                            <a:ext cx="2713393" cy="2035045"/>
                          </a:xfrm>
                          <a:prstGeom prst="rect">
                            <a:avLst/>
                          </a:prstGeom>
                        </pic:spPr>
                      </pic:pic>
                    </a:graphicData>
                  </a:graphic>
                </wp:inline>
              </w:drawing>
            </w:r>
          </w:p>
          <w:p w:rsidR="00554FCB" w:rsidRPr="00533297" w:rsidRDefault="00554FCB" w:rsidP="00533297">
            <w:pPr>
              <w:jc w:val="center"/>
              <w:rPr>
                <w:i/>
                <w:sz w:val="18"/>
                <w:szCs w:val="18"/>
              </w:rPr>
            </w:pPr>
            <w:r w:rsidRPr="00533297">
              <w:rPr>
                <w:i/>
                <w:sz w:val="18"/>
                <w:szCs w:val="18"/>
              </w:rPr>
              <w:t xml:space="preserve">Costa </w:t>
            </w:r>
            <w:proofErr w:type="spellStart"/>
            <w:r w:rsidRPr="00533297">
              <w:rPr>
                <w:i/>
                <w:sz w:val="18"/>
                <w:szCs w:val="18"/>
              </w:rPr>
              <w:t>Georgiadis</w:t>
            </w:r>
            <w:proofErr w:type="spellEnd"/>
            <w:r w:rsidRPr="00533297">
              <w:rPr>
                <w:i/>
                <w:sz w:val="18"/>
                <w:szCs w:val="18"/>
              </w:rPr>
              <w:t>,</w:t>
            </w:r>
          </w:p>
          <w:p w:rsidR="00554FCB" w:rsidRPr="00554FCB" w:rsidRDefault="00554FCB" w:rsidP="00533297">
            <w:pPr>
              <w:jc w:val="center"/>
              <w:rPr>
                <w:sz w:val="18"/>
                <w:szCs w:val="18"/>
              </w:rPr>
            </w:pPr>
            <w:r w:rsidRPr="00533297">
              <w:rPr>
                <w:i/>
                <w:sz w:val="18"/>
                <w:szCs w:val="18"/>
              </w:rPr>
              <w:t>host of ABC “Gardening Australia”</w:t>
            </w:r>
          </w:p>
        </w:tc>
        <w:tc>
          <w:tcPr>
            <w:tcW w:w="7606" w:type="dxa"/>
          </w:tcPr>
          <w:p w:rsidR="00554FCB" w:rsidRPr="00C93FE4" w:rsidRDefault="00554FCB" w:rsidP="005948CB">
            <w:pPr>
              <w:jc w:val="center"/>
              <w:rPr>
                <w:rFonts w:ascii="Goudy Stout" w:hAnsi="Goudy Stout"/>
              </w:rPr>
            </w:pPr>
            <w:r w:rsidRPr="00C93FE4">
              <w:rPr>
                <w:rFonts w:ascii="Goudy Stout" w:hAnsi="Goudy Stout"/>
              </w:rPr>
              <w:t>Key Qualifications:</w:t>
            </w:r>
          </w:p>
          <w:p w:rsidR="00554FCB" w:rsidRDefault="00554FCB">
            <w:pPr>
              <w:pPrChange w:id="18" w:author="Joan Stevens" w:date="2014-02-16T10:34:00Z">
                <w:pPr>
                  <w:spacing w:after="200" w:line="276" w:lineRule="auto"/>
                  <w:jc w:val="center"/>
                </w:pPr>
              </w:pPrChange>
            </w:pPr>
            <w:r>
              <w:t>Permaculture Design Course (2000 – David Holmgren) and 2009 (Ballarat Permaculture Guild)</w:t>
            </w:r>
          </w:p>
          <w:p w:rsidR="00554FCB" w:rsidRDefault="00554FCB">
            <w:pPr>
              <w:pPrChange w:id="19" w:author="Joan Stevens" w:date="2014-02-16T10:34:00Z">
                <w:pPr>
                  <w:spacing w:after="200" w:line="276" w:lineRule="auto"/>
                  <w:jc w:val="center"/>
                </w:pPr>
              </w:pPrChange>
            </w:pPr>
            <w:r>
              <w:t>Certificate III in Permaculture (Accredited Permaculture Training)</w:t>
            </w:r>
            <w:ins w:id="20" w:author="Joan Stevens" w:date="2014-02-16T10:34:00Z">
              <w:r w:rsidR="00BB3BD9">
                <w:t xml:space="preserve"> (put U.S. equivalency here – Is it like an M.S.? </w:t>
              </w:r>
            </w:ins>
          </w:p>
          <w:p w:rsidR="00D778CD" w:rsidRDefault="00D778CD">
            <w:pPr>
              <w:pPrChange w:id="21" w:author="Joan Stevens" w:date="2014-02-16T10:34:00Z">
                <w:pPr>
                  <w:spacing w:after="200" w:line="276" w:lineRule="auto"/>
                  <w:jc w:val="center"/>
                </w:pPr>
              </w:pPrChange>
            </w:pPr>
            <w:r>
              <w:t xml:space="preserve">Edible Forest Garden Design Intensive (2013 – Dave </w:t>
            </w:r>
            <w:proofErr w:type="spellStart"/>
            <w:r>
              <w:t>Jacke</w:t>
            </w:r>
            <w:proofErr w:type="spellEnd"/>
            <w:r>
              <w:t>)</w:t>
            </w:r>
          </w:p>
          <w:p w:rsidR="00554FCB" w:rsidRDefault="00554FCB">
            <w:pPr>
              <w:pPrChange w:id="22" w:author="Joan Stevens" w:date="2014-02-16T10:34:00Z">
                <w:pPr>
                  <w:spacing w:after="200" w:line="276" w:lineRule="auto"/>
                  <w:jc w:val="center"/>
                </w:pPr>
              </w:pPrChange>
            </w:pPr>
            <w:r>
              <w:t>Bachelor of Arts (Psychology)</w:t>
            </w:r>
            <w:r w:rsidR="005948CB">
              <w:t xml:space="preserve">, </w:t>
            </w:r>
            <w:r>
              <w:t>Bachelor of Education</w:t>
            </w:r>
            <w:r w:rsidR="005948CB">
              <w:t>, Diploma of Business</w:t>
            </w:r>
          </w:p>
          <w:p w:rsidR="00060277" w:rsidRDefault="00060277" w:rsidP="00533297">
            <w:pPr>
              <w:jc w:val="center"/>
            </w:pPr>
          </w:p>
          <w:p w:rsidR="00060277" w:rsidRPr="00A51F9E" w:rsidRDefault="00A51F9E" w:rsidP="00533297">
            <w:pPr>
              <w:jc w:val="center"/>
              <w:rPr>
                <w:rFonts w:ascii="Goudy Stout" w:hAnsi="Goudy Stout"/>
              </w:rPr>
            </w:pPr>
            <w:r w:rsidRPr="00A51F9E">
              <w:rPr>
                <w:rFonts w:ascii="Goudy Stout" w:hAnsi="Goudy Stout"/>
              </w:rPr>
              <w:t>Current projects:</w:t>
            </w:r>
          </w:p>
          <w:p w:rsidR="00A51F9E" w:rsidRDefault="00A51F9E">
            <w:pPr>
              <w:pPrChange w:id="23" w:author="Joan Stevens" w:date="2014-02-16T10:34:00Z">
                <w:pPr>
                  <w:spacing w:after="200" w:line="276" w:lineRule="auto"/>
                  <w:jc w:val="center"/>
                </w:pPr>
              </w:pPrChange>
            </w:pPr>
            <w:r>
              <w:t>Trainer, Permaculture Design Courses (Creswick, Haddon &amp; Geelong)</w:t>
            </w:r>
          </w:p>
          <w:p w:rsidR="00A51F9E" w:rsidRDefault="00A51F9E">
            <w:pPr>
              <w:pPrChange w:id="24" w:author="Joan Stevens" w:date="2014-02-16T10:34:00Z">
                <w:pPr>
                  <w:spacing w:after="200" w:line="276" w:lineRule="auto"/>
                  <w:jc w:val="center"/>
                </w:pPr>
              </w:pPrChange>
            </w:pPr>
            <w:r>
              <w:t>Community Festival Coordinator, 2014 Ballarat Begonia Festival (</w:t>
            </w:r>
            <w:r w:rsidR="00AE0FEA">
              <w:t>coordinating community group involvement</w:t>
            </w:r>
            <w:r w:rsidR="00CB31F4">
              <w:t>, home-grown vegetable competition, live demonstrations and</w:t>
            </w:r>
            <w:r w:rsidR="00AE0FEA">
              <w:t xml:space="preserve"> </w:t>
            </w:r>
            <w:r>
              <w:t>Master of Ceremonies</w:t>
            </w:r>
            <w:r w:rsidR="00AE0FEA">
              <w:t xml:space="preserve"> for ‘landscape design’ presen</w:t>
            </w:r>
            <w:r w:rsidR="00CB31F4">
              <w:t>ta</w:t>
            </w:r>
            <w:r w:rsidR="00AE0FEA">
              <w:t>t</w:t>
            </w:r>
            <w:r w:rsidR="00CB31F4">
              <w:t>ions</w:t>
            </w:r>
            <w:r>
              <w:t xml:space="preserve"> </w:t>
            </w:r>
          </w:p>
          <w:p w:rsidR="00CB31F4" w:rsidRDefault="00CB31F4">
            <w:pPr>
              <w:pPrChange w:id="25" w:author="Joan Stevens" w:date="2014-02-16T10:34:00Z">
                <w:pPr>
                  <w:spacing w:after="200" w:line="276" w:lineRule="auto"/>
                  <w:jc w:val="center"/>
                </w:pPr>
              </w:pPrChange>
            </w:pPr>
            <w:r>
              <w:t>Convenor: Ballarat Permaculture Guild (active community-based group)</w:t>
            </w:r>
          </w:p>
          <w:p w:rsidR="00234477" w:rsidRDefault="00234477" w:rsidP="00533297">
            <w:pPr>
              <w:jc w:val="center"/>
            </w:pPr>
          </w:p>
          <w:p w:rsidR="00CB31F4" w:rsidRDefault="00CB31F4" w:rsidP="00CB31F4">
            <w:pPr>
              <w:jc w:val="center"/>
              <w:rPr>
                <w:rFonts w:ascii="Goudy Stout" w:hAnsi="Goudy Stout"/>
              </w:rPr>
            </w:pPr>
            <w:r>
              <w:rPr>
                <w:rFonts w:ascii="Goudy Stout" w:hAnsi="Goudy Stout"/>
              </w:rPr>
              <w:t>Previous work:</w:t>
            </w:r>
          </w:p>
          <w:p w:rsidR="00CB31F4" w:rsidRDefault="00CB31F4">
            <w:pPr>
              <w:pPrChange w:id="26" w:author="Joan Stevens" w:date="2014-02-16T10:34:00Z">
                <w:pPr>
                  <w:spacing w:after="200" w:line="276" w:lineRule="auto"/>
                  <w:jc w:val="center"/>
                </w:pPr>
              </w:pPrChange>
            </w:pPr>
            <w:r>
              <w:t>Auditor and consultant to registered training organisations, specialist in competency-based training and assessment systems.</w:t>
            </w:r>
          </w:p>
          <w:p w:rsidR="00CB31F4" w:rsidRPr="00CB31F4" w:rsidRDefault="00CB31F4" w:rsidP="00CB31F4">
            <w:pPr>
              <w:jc w:val="center"/>
              <w:rPr>
                <w:rFonts w:ascii="Goudy Stout" w:hAnsi="Goudy Stout"/>
              </w:rPr>
            </w:pPr>
          </w:p>
        </w:tc>
      </w:tr>
      <w:tr w:rsidR="00554FCB" w:rsidTr="00D85F1C">
        <w:tc>
          <w:tcPr>
            <w:tcW w:w="3410" w:type="dxa"/>
          </w:tcPr>
          <w:p w:rsidR="00554FCB" w:rsidRDefault="00234477" w:rsidP="00533297">
            <w:pPr>
              <w:rPr>
                <w:noProof/>
                <w:lang w:eastAsia="en-AU"/>
              </w:rPr>
            </w:pPr>
            <w:r>
              <w:rPr>
                <w:noProof/>
                <w:lang w:eastAsia="en-AU"/>
              </w:rPr>
              <w:lastRenderedPageBreak/>
              <w:drawing>
                <wp:inline distT="0" distB="0" distL="0" distR="0" wp14:anchorId="135E2D2A" wp14:editId="1EF7527E">
                  <wp:extent cx="1990725" cy="26543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1312.jpg"/>
                          <pic:cNvPicPr/>
                        </pic:nvPicPr>
                        <pic:blipFill>
                          <a:blip r:embed="rId7">
                            <a:extLst>
                              <a:ext uri="{28A0092B-C50C-407E-A947-70E740481C1C}">
                                <a14:useLocalDpi xmlns:a14="http://schemas.microsoft.com/office/drawing/2010/main" val="0"/>
                              </a:ext>
                            </a:extLst>
                          </a:blip>
                          <a:stretch>
                            <a:fillRect/>
                          </a:stretch>
                        </pic:blipFill>
                        <pic:spPr>
                          <a:xfrm>
                            <a:off x="0" y="0"/>
                            <a:ext cx="1992807" cy="2657076"/>
                          </a:xfrm>
                          <a:prstGeom prst="rect">
                            <a:avLst/>
                          </a:prstGeom>
                        </pic:spPr>
                      </pic:pic>
                    </a:graphicData>
                  </a:graphic>
                </wp:inline>
              </w:drawing>
            </w:r>
          </w:p>
          <w:p w:rsidR="00234477" w:rsidRPr="00234477" w:rsidRDefault="00234477" w:rsidP="00234477">
            <w:pPr>
              <w:jc w:val="center"/>
              <w:rPr>
                <w:i/>
                <w:noProof/>
                <w:sz w:val="18"/>
                <w:szCs w:val="18"/>
                <w:lang w:eastAsia="en-AU"/>
              </w:rPr>
            </w:pPr>
            <w:r w:rsidRPr="00234477">
              <w:rPr>
                <w:i/>
                <w:noProof/>
                <w:sz w:val="18"/>
                <w:szCs w:val="18"/>
                <w:lang w:eastAsia="en-AU"/>
              </w:rPr>
              <w:t>Priore d N. D. de D’Orsan (France)</w:t>
            </w:r>
          </w:p>
          <w:p w:rsidR="00234477" w:rsidRPr="00234477" w:rsidRDefault="00234477" w:rsidP="00234477">
            <w:pPr>
              <w:jc w:val="center"/>
              <w:rPr>
                <w:i/>
                <w:noProof/>
                <w:sz w:val="18"/>
                <w:szCs w:val="18"/>
                <w:lang w:eastAsia="en-AU"/>
              </w:rPr>
            </w:pPr>
            <w:r w:rsidRPr="00234477">
              <w:rPr>
                <w:i/>
                <w:noProof/>
                <w:sz w:val="18"/>
                <w:szCs w:val="18"/>
                <w:lang w:eastAsia="en-AU"/>
              </w:rPr>
              <w:t>whimiscal espalier</w:t>
            </w:r>
          </w:p>
          <w:p w:rsidR="00234477" w:rsidRDefault="00234477" w:rsidP="00533297">
            <w:pPr>
              <w:rPr>
                <w:noProof/>
                <w:lang w:eastAsia="en-AU"/>
              </w:rPr>
            </w:pPr>
          </w:p>
        </w:tc>
        <w:tc>
          <w:tcPr>
            <w:tcW w:w="7606" w:type="dxa"/>
          </w:tcPr>
          <w:p w:rsidR="00CB31F4" w:rsidRPr="00CB31F4" w:rsidRDefault="00CB31F4" w:rsidP="00533297">
            <w:pPr>
              <w:jc w:val="center"/>
              <w:rPr>
                <w:rFonts w:ascii="Goudy Stout" w:hAnsi="Goudy Stout"/>
              </w:rPr>
            </w:pPr>
            <w:r w:rsidRPr="00CB31F4">
              <w:rPr>
                <w:rFonts w:ascii="Goudy Stout" w:hAnsi="Goudy Stout"/>
              </w:rPr>
              <w:t>Personal statement:</w:t>
            </w:r>
          </w:p>
          <w:p w:rsidR="00CB31F4" w:rsidRDefault="00CB31F4">
            <w:pPr>
              <w:pPrChange w:id="27" w:author="Joan Stevens" w:date="2014-02-16T10:35:00Z">
                <w:pPr>
                  <w:spacing w:after="200" w:line="276" w:lineRule="auto"/>
                  <w:jc w:val="center"/>
                </w:pPr>
              </w:pPrChange>
            </w:pPr>
            <w:r w:rsidRPr="00CB31F4">
              <w:t>I practise perma</w:t>
            </w:r>
            <w:r w:rsidR="00C172A4">
              <w:t>culture on 8 acres</w:t>
            </w:r>
            <w:r w:rsidRPr="00CB31F4">
              <w:t xml:space="preserve"> in so</w:t>
            </w:r>
            <w:r>
              <w:t>u</w:t>
            </w:r>
            <w:r w:rsidRPr="00CB31F4">
              <w:t>th eastern Australia.</w:t>
            </w:r>
            <w:r>
              <w:t xml:space="preserve">  For me, it is important that permaculture designers and teachers are engaged with the practical side of permaculture on a daily basis, through implementing permaculture and modelling a sustainable lifestyle; I practise what I preach!</w:t>
            </w:r>
          </w:p>
          <w:p w:rsidR="00554FCB" w:rsidRPr="003D753C" w:rsidRDefault="00CB31F4">
            <w:pPr>
              <w:rPr>
                <w:sz w:val="8"/>
                <w:szCs w:val="8"/>
              </w:rPr>
              <w:pPrChange w:id="28" w:author="Joan Stevens" w:date="2014-02-16T10:35:00Z">
                <w:pPr>
                  <w:spacing w:after="200" w:line="276" w:lineRule="auto"/>
                  <w:jc w:val="center"/>
                </w:pPr>
              </w:pPrChange>
            </w:pPr>
            <w:r>
              <w:t xml:space="preserve">  </w:t>
            </w:r>
          </w:p>
          <w:p w:rsidR="00D85F1C" w:rsidRDefault="00CB31F4">
            <w:pPr>
              <w:pPrChange w:id="29" w:author="Joan Stevens" w:date="2014-02-16T10:35:00Z">
                <w:pPr>
                  <w:spacing w:after="200" w:line="276" w:lineRule="auto"/>
                  <w:jc w:val="center"/>
                </w:pPr>
              </w:pPrChange>
            </w:pPr>
            <w:r>
              <w:t>The motto of Chestnut Farm is “where beauty and productivity combine”.  I</w:t>
            </w:r>
            <w:r w:rsidR="00C172A4">
              <w:t xml:space="preserve"> </w:t>
            </w:r>
            <w:r>
              <w:t>love</w:t>
            </w:r>
            <w:r w:rsidR="00C172A4">
              <w:t xml:space="preserve"> integrating the pragmatic, productive elements of permaculture with design approaches that celebrate beauty and form</w:t>
            </w:r>
            <w:ins w:id="30" w:author="Joan Stevens" w:date="2014-02-16T10:38:00Z">
              <w:r w:rsidR="00BB3BD9">
                <w:t xml:space="preserve"> such as </w:t>
              </w:r>
            </w:ins>
            <w:del w:id="31" w:author="Joan Stevens" w:date="2014-02-16T10:38:00Z">
              <w:r w:rsidR="00C172A4" w:rsidDel="00BB3BD9">
                <w:delText xml:space="preserve">.  Some of </w:delText>
              </w:r>
            </w:del>
            <w:r w:rsidR="00C172A4">
              <w:t>the French techniques of espaliering fruits &amp; berries</w:t>
            </w:r>
            <w:ins w:id="32" w:author="Joan Stevens" w:date="2014-02-16T10:38:00Z">
              <w:r w:rsidR="00BB3BD9">
                <w:t xml:space="preserve">.  </w:t>
              </w:r>
            </w:ins>
            <w:del w:id="33" w:author="Joan Stevens" w:date="2014-02-16T10:38:00Z">
              <w:r w:rsidR="00C172A4" w:rsidDel="00BB3BD9">
                <w:delText>, for instance, can create stunning garden features that are highly productive while taking up little space and feeding the soul through their beauty.  Such</w:delText>
              </w:r>
            </w:del>
            <w:ins w:id="34" w:author="Joan Stevens" w:date="2014-02-16T10:38:00Z">
              <w:r w:rsidR="00BB3BD9">
                <w:t>These</w:t>
              </w:r>
            </w:ins>
            <w:r w:rsidR="00C172A4">
              <w:t xml:space="preserve"> approaches are ideally suited to inner-city permaculture </w:t>
            </w:r>
            <w:del w:id="35" w:author="Joan Stevens" w:date="2014-02-16T10:38:00Z">
              <w:r w:rsidR="00C172A4" w:rsidDel="00BB3BD9">
                <w:delText>an</w:delText>
              </w:r>
            </w:del>
            <w:ins w:id="36" w:author="Joan Stevens" w:date="2014-02-16T10:39:00Z">
              <w:r w:rsidR="00BB3BD9">
                <w:t>where beauty and productivity are particularly important</w:t>
              </w:r>
            </w:ins>
            <w:del w:id="37" w:author="Joan Stevens" w:date="2014-02-16T10:38:00Z">
              <w:r w:rsidR="00C172A4" w:rsidDel="00BB3BD9">
                <w:delText xml:space="preserve">d </w:delText>
              </w:r>
            </w:del>
            <w:ins w:id="38" w:author="Joan Stevens" w:date="2014-02-16T10:39:00Z">
              <w:r w:rsidR="00BB3BD9">
                <w:t xml:space="preserve"> </w:t>
              </w:r>
            </w:ins>
            <w:del w:id="39" w:author="Joan Stevens" w:date="2014-02-16T10:39:00Z">
              <w:r w:rsidR="00C172A4" w:rsidDel="00BB3BD9">
                <w:delText>presenting a permaculture that is physically and aesthetically appealing might be the only way to achieve high levels of food production in our cities</w:delText>
              </w:r>
            </w:del>
            <w:r w:rsidR="00C172A4">
              <w:t>.</w:t>
            </w:r>
          </w:p>
          <w:p w:rsidR="003D753C" w:rsidRPr="003D753C" w:rsidRDefault="003D753C">
            <w:pPr>
              <w:rPr>
                <w:sz w:val="8"/>
                <w:szCs w:val="8"/>
              </w:rPr>
              <w:pPrChange w:id="40" w:author="Joan Stevens" w:date="2014-02-16T10:35:00Z">
                <w:pPr>
                  <w:spacing w:after="200" w:line="276" w:lineRule="auto"/>
                  <w:jc w:val="center"/>
                </w:pPr>
              </w:pPrChange>
            </w:pPr>
          </w:p>
          <w:p w:rsidR="00CB31F4" w:rsidRPr="00CB31F4" w:rsidRDefault="00D85F1C">
            <w:pPr>
              <w:pPrChange w:id="41" w:author="Joan Stevens" w:date="2014-02-16T10:35:00Z">
                <w:pPr>
                  <w:spacing w:after="200" w:line="276" w:lineRule="auto"/>
                  <w:jc w:val="center"/>
                </w:pPr>
              </w:pPrChange>
            </w:pPr>
            <w:r>
              <w:t xml:space="preserve">My many years of professional training delivery, both in the private sector and within technical colleges, have developed my facilitation skills.  I am comfortable as Master of Ceremonies, theory teacher or practical demonstrator. </w:t>
            </w:r>
            <w:r w:rsidR="00C172A4">
              <w:t xml:space="preserve"> </w:t>
            </w:r>
          </w:p>
        </w:tc>
      </w:tr>
      <w:tr w:rsidR="00D85F1C" w:rsidTr="00CA2B42">
        <w:tc>
          <w:tcPr>
            <w:tcW w:w="11016" w:type="dxa"/>
            <w:gridSpan w:val="2"/>
          </w:tcPr>
          <w:p w:rsidR="00D85F1C" w:rsidRPr="00D85F1C" w:rsidRDefault="00D85F1C" w:rsidP="00533297">
            <w:pPr>
              <w:jc w:val="center"/>
              <w:rPr>
                <w:b/>
                <w:i/>
              </w:rPr>
            </w:pPr>
            <w:r w:rsidRPr="00D85F1C">
              <w:rPr>
                <w:b/>
                <w:i/>
              </w:rPr>
              <w:t xml:space="preserve">Whether you require site assessment, initial or completed designs, training or other services, </w:t>
            </w:r>
          </w:p>
          <w:p w:rsidR="00D85F1C" w:rsidRDefault="00D85F1C" w:rsidP="00533297">
            <w:pPr>
              <w:jc w:val="center"/>
              <w:rPr>
                <w:ins w:id="42" w:author="Joan Stevens" w:date="2014-02-16T10:35:00Z"/>
                <w:b/>
                <w:i/>
              </w:rPr>
            </w:pPr>
            <w:r w:rsidRPr="00D85F1C">
              <w:rPr>
                <w:b/>
                <w:i/>
              </w:rPr>
              <w:t>I look forward to working with you as you design your more sustainable life!</w:t>
            </w:r>
          </w:p>
          <w:p w:rsidR="00BB3BD9" w:rsidRPr="00D85F1C" w:rsidRDefault="00BB3BD9" w:rsidP="00533297">
            <w:pPr>
              <w:jc w:val="center"/>
            </w:pPr>
            <w:ins w:id="43" w:author="Joan Stevens" w:date="2014-02-16T10:35:00Z">
              <w:r>
                <w:rPr>
                  <w:b/>
                  <w:i/>
                </w:rPr>
                <w:t>I would put this at the top (under your name and contact info</w:t>
              </w:r>
              <w:proofErr w:type="gramStart"/>
              <w:r>
                <w:rPr>
                  <w:b/>
                  <w:i/>
                </w:rPr>
                <w:t>) .</w:t>
              </w:r>
              <w:proofErr w:type="gramEnd"/>
              <w:r>
                <w:rPr>
                  <w:b/>
                  <w:i/>
                </w:rPr>
                <w:t xml:space="preserve">  It gives people a context for reading the rest and captures their attention.   Also I </w:t>
              </w:r>
            </w:ins>
            <w:ins w:id="44" w:author="Joan Stevens" w:date="2014-02-16T10:36:00Z">
              <w:r>
                <w:rPr>
                  <w:b/>
                  <w:i/>
                </w:rPr>
                <w:t>think</w:t>
              </w:r>
            </w:ins>
            <w:ins w:id="45" w:author="Joan Stevens" w:date="2014-02-16T10:35:00Z">
              <w:r>
                <w:rPr>
                  <w:b/>
                  <w:i/>
                </w:rPr>
                <w:t xml:space="preserve"> </w:t>
              </w:r>
            </w:ins>
            <w:ins w:id="46" w:author="Joan Stevens" w:date="2014-02-16T10:36:00Z">
              <w:r>
                <w:rPr>
                  <w:b/>
                  <w:i/>
                </w:rPr>
                <w:t>if you cut the pics you can fit it all on one page and that’s nice too (maybe edit the personal statement too</w:t>
              </w:r>
            </w:ins>
            <w:ins w:id="47" w:author="Joan Stevens" w:date="2014-02-16T10:39:00Z">
              <w:r>
                <w:rPr>
                  <w:b/>
                  <w:i/>
                </w:rPr>
                <w:t>.  I did a bit but I am not super fond of my edits there.</w:t>
              </w:r>
            </w:ins>
            <w:ins w:id="48" w:author="Joan Stevens" w:date="2014-02-16T10:36:00Z">
              <w:r>
                <w:rPr>
                  <w:b/>
                  <w:i/>
                </w:rPr>
                <w:t xml:space="preserve">). </w:t>
              </w:r>
            </w:ins>
          </w:p>
        </w:tc>
      </w:tr>
    </w:tbl>
    <w:p w:rsidR="004857D8" w:rsidRPr="003D753C" w:rsidRDefault="004857D8" w:rsidP="00D778CD">
      <w:pPr>
        <w:spacing w:after="0" w:line="240" w:lineRule="auto"/>
        <w:rPr>
          <w:sz w:val="4"/>
          <w:szCs w:val="4"/>
        </w:rPr>
      </w:pPr>
    </w:p>
    <w:sectPr w:rsidR="004857D8" w:rsidRPr="003D753C" w:rsidSect="004857D8">
      <w:pgSz w:w="12240" w:h="15840" w:code="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Stout">
    <w:altName w:val="Baskerville Italic"/>
    <w:panose1 w:val="0202090407030B020401"/>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7D8"/>
    <w:rsid w:val="00060277"/>
    <w:rsid w:val="001F2131"/>
    <w:rsid w:val="00234477"/>
    <w:rsid w:val="00366EA8"/>
    <w:rsid w:val="003D753C"/>
    <w:rsid w:val="004243FC"/>
    <w:rsid w:val="004857D8"/>
    <w:rsid w:val="00533297"/>
    <w:rsid w:val="00554FCB"/>
    <w:rsid w:val="005948CB"/>
    <w:rsid w:val="00850971"/>
    <w:rsid w:val="00A51F9E"/>
    <w:rsid w:val="00AE0FEA"/>
    <w:rsid w:val="00BB3BD9"/>
    <w:rsid w:val="00C172A4"/>
    <w:rsid w:val="00C93FE4"/>
    <w:rsid w:val="00C948D1"/>
    <w:rsid w:val="00CB31F4"/>
    <w:rsid w:val="00D778CD"/>
    <w:rsid w:val="00D85F1C"/>
    <w:rsid w:val="00E25A6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57D8"/>
    <w:rPr>
      <w:color w:val="0000FF" w:themeColor="hyperlink"/>
      <w:u w:val="single"/>
    </w:rPr>
  </w:style>
  <w:style w:type="table" w:styleId="TableGrid">
    <w:name w:val="Table Grid"/>
    <w:basedOn w:val="TableNormal"/>
    <w:uiPriority w:val="59"/>
    <w:rsid w:val="00554F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4F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F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57D8"/>
    <w:rPr>
      <w:color w:val="0000FF" w:themeColor="hyperlink"/>
      <w:u w:val="single"/>
    </w:rPr>
  </w:style>
  <w:style w:type="table" w:styleId="TableGrid">
    <w:name w:val="Table Grid"/>
    <w:basedOn w:val="TableNormal"/>
    <w:uiPriority w:val="59"/>
    <w:rsid w:val="00554F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54F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4F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613</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2</cp:revision>
  <dcterms:created xsi:type="dcterms:W3CDTF">2014-02-17T21:53:00Z</dcterms:created>
  <dcterms:modified xsi:type="dcterms:W3CDTF">2014-02-17T21:53:00Z</dcterms:modified>
</cp:coreProperties>
</file>